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10159" w14:textId="77777777" w:rsidR="00991470" w:rsidRPr="00853A3A" w:rsidRDefault="00C87C46" w:rsidP="00991470">
      <w:pPr>
        <w:pStyle w:val="Heading5"/>
        <w:jc w:val="center"/>
        <w:rPr>
          <w:rFonts w:ascii="Arial" w:hAnsi="Arial" w:cs="Arial"/>
          <w:i w:val="0"/>
          <w:sz w:val="36"/>
          <w:szCs w:val="36"/>
        </w:rPr>
      </w:pPr>
      <w:r>
        <w:rPr>
          <w:rFonts w:ascii="Arial" w:hAnsi="Arial" w:cs="Arial"/>
          <w:i w:val="0"/>
          <w:sz w:val="36"/>
          <w:szCs w:val="36"/>
        </w:rPr>
        <w:t>Table 9</w:t>
      </w:r>
    </w:p>
    <w:p w14:paraId="28CD7F29" w14:textId="77777777" w:rsidR="00991470" w:rsidRPr="00F005F6" w:rsidRDefault="00991470" w:rsidP="00991470"/>
    <w:p w14:paraId="6E941AD6" w14:textId="1356A965" w:rsidR="00991470" w:rsidRDefault="00991470" w:rsidP="00991470">
      <w:pPr>
        <w:jc w:val="center"/>
        <w:rPr>
          <w:rFonts w:cs="Arial"/>
          <w:b/>
          <w:sz w:val="28"/>
          <w:szCs w:val="28"/>
          <w:u w:val="single"/>
        </w:rPr>
      </w:pPr>
      <w:r w:rsidRPr="008A41D3">
        <w:rPr>
          <w:rFonts w:cs="Arial"/>
          <w:b/>
          <w:sz w:val="28"/>
          <w:szCs w:val="28"/>
          <w:u w:val="single"/>
        </w:rPr>
        <w:t>Current Residency Supervisor Demographics</w:t>
      </w:r>
    </w:p>
    <w:p w14:paraId="7EAD54F0" w14:textId="77777777" w:rsidR="00D107F0" w:rsidRDefault="00D107F0" w:rsidP="00991470">
      <w:pPr>
        <w:jc w:val="center"/>
        <w:rPr>
          <w:rFonts w:cs="Arial"/>
          <w:b/>
          <w:sz w:val="28"/>
          <w:szCs w:val="28"/>
          <w:u w:val="single"/>
        </w:rPr>
      </w:pPr>
    </w:p>
    <w:p w14:paraId="585B6E11" w14:textId="77777777" w:rsidR="00D107F0" w:rsidRPr="0028435F" w:rsidRDefault="00D107F0" w:rsidP="00D107F0">
      <w:pPr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  <w:u w:val="single"/>
        </w:rPr>
        <w:t>Note</w:t>
      </w:r>
      <w:r>
        <w:rPr>
          <w:rFonts w:cs="Arial"/>
          <w:bCs/>
          <w:sz w:val="28"/>
          <w:szCs w:val="28"/>
        </w:rPr>
        <w:t xml:space="preserve">: </w:t>
      </w:r>
      <w:r w:rsidRPr="00B8067F">
        <w:rPr>
          <w:rFonts w:cs="Arial"/>
          <w:bCs/>
          <w:sz w:val="28"/>
          <w:szCs w:val="28"/>
        </w:rPr>
        <w:t>If programs w</w:t>
      </w:r>
      <w:r>
        <w:rPr>
          <w:rFonts w:cs="Arial"/>
          <w:bCs/>
          <w:sz w:val="28"/>
          <w:szCs w:val="28"/>
        </w:rPr>
        <w:t>ish</w:t>
      </w:r>
      <w:r w:rsidRPr="00B8067F">
        <w:rPr>
          <w:rFonts w:cs="Arial"/>
          <w:bCs/>
          <w:sz w:val="28"/>
          <w:szCs w:val="28"/>
        </w:rPr>
        <w:t xml:space="preserve"> to select multiple categories for one individual, please use footnotes/annotations to ensure </w:t>
      </w:r>
      <w:r>
        <w:rPr>
          <w:rFonts w:cs="Arial"/>
          <w:bCs/>
          <w:sz w:val="28"/>
          <w:szCs w:val="28"/>
        </w:rPr>
        <w:t xml:space="preserve">the </w:t>
      </w:r>
      <w:r w:rsidRPr="00B8067F">
        <w:rPr>
          <w:rFonts w:cs="Arial"/>
          <w:bCs/>
          <w:sz w:val="28"/>
          <w:szCs w:val="28"/>
        </w:rPr>
        <w:t xml:space="preserve">numbers of </w:t>
      </w:r>
      <w:r>
        <w:rPr>
          <w:rFonts w:cs="Arial"/>
          <w:bCs/>
          <w:sz w:val="28"/>
          <w:szCs w:val="28"/>
        </w:rPr>
        <w:t>supervisors/contributors</w:t>
      </w:r>
      <w:r w:rsidRPr="00B8067F">
        <w:rPr>
          <w:rFonts w:cs="Arial"/>
          <w:bCs/>
          <w:sz w:val="28"/>
          <w:szCs w:val="28"/>
        </w:rPr>
        <w:t xml:space="preserve"> are still clearly consistent across tables</w:t>
      </w:r>
      <w:r>
        <w:rPr>
          <w:rFonts w:cs="Arial"/>
          <w:bCs/>
          <w:sz w:val="28"/>
          <w:szCs w:val="28"/>
        </w:rPr>
        <w:t>.</w:t>
      </w:r>
    </w:p>
    <w:p w14:paraId="42D686DE" w14:textId="77777777" w:rsidR="00730F1A" w:rsidRDefault="00730F1A" w:rsidP="00991470">
      <w:pPr>
        <w:jc w:val="center"/>
        <w:rPr>
          <w:rFonts w:cs="Arial"/>
          <w:b/>
          <w:sz w:val="28"/>
          <w:szCs w:val="28"/>
          <w:u w:val="single"/>
        </w:rPr>
      </w:pPr>
    </w:p>
    <w:tbl>
      <w:tblPr>
        <w:tblW w:w="9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3970"/>
        <w:gridCol w:w="422"/>
        <w:gridCol w:w="1611"/>
        <w:gridCol w:w="2135"/>
        <w:gridCol w:w="1574"/>
      </w:tblGrid>
      <w:tr w:rsidR="00730F1A" w:rsidRPr="00531C3E" w14:paraId="33AA56B7" w14:textId="77777777" w:rsidTr="00730F1A">
        <w:trPr>
          <w:trHeight w:val="751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B00C7B1" w14:textId="77777777" w:rsidR="00730F1A" w:rsidRPr="00531C3E" w:rsidRDefault="00730F1A" w:rsidP="00730F1A">
            <w:pPr>
              <w:rPr>
                <w:rFonts w:cs="Arial"/>
                <w:bCs/>
                <w:i/>
                <w:szCs w:val="22"/>
              </w:rPr>
            </w:pPr>
            <w:r w:rsidRPr="00531C3E">
              <w:rPr>
                <w:rFonts w:cs="Arial"/>
                <w:i/>
                <w:sz w:val="22"/>
                <w:szCs w:val="22"/>
              </w:rPr>
              <w:t xml:space="preserve">Number of </w:t>
            </w:r>
            <w:r>
              <w:rPr>
                <w:rFonts w:cs="Arial"/>
                <w:i/>
                <w:sz w:val="22"/>
                <w:szCs w:val="22"/>
              </w:rPr>
              <w:t>Current supervisors who identify themselves as: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7F9B15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115EB04" w14:textId="77777777" w:rsidR="00730F1A" w:rsidRPr="00531C3E" w:rsidRDefault="00730F1A" w:rsidP="00730F1A">
            <w:pPr>
              <w:ind w:left="12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Training Supervisors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0E5D51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Other Agency/Institution Supervisors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C2BB42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Other Contributors</w:t>
            </w:r>
          </w:p>
        </w:tc>
      </w:tr>
      <w:tr w:rsidR="00730F1A" w:rsidRPr="00531C3E" w14:paraId="1FE60067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CD86B8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6FB60B5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proofErr w:type="gramStart"/>
            <w:r w:rsidRPr="00531C3E">
              <w:rPr>
                <w:rFonts w:cs="Arial"/>
                <w:b/>
                <w:sz w:val="22"/>
                <w:szCs w:val="22"/>
              </w:rPr>
              <w:t>African-American</w:t>
            </w:r>
            <w:proofErr w:type="gramEnd"/>
            <w:r w:rsidRPr="00531C3E">
              <w:rPr>
                <w:rFonts w:cs="Arial"/>
                <w:b/>
                <w:sz w:val="22"/>
                <w:szCs w:val="22"/>
              </w:rPr>
              <w:t>/Black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5DD37C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E7C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1F5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9673D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BA86D48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5AA4356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E624DD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1E5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7A0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76F52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1DF0670A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752F65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A804D2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89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004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0EFC44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30CF2A90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ADB62A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65322054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American Indian-Alaska Native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0F23C3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C33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B50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75C9E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02526DC1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16A09E06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DAF923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8CF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534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B8383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6F38D75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4946AD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293238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50E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ACF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CF68C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3A718234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86A24F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400DA49D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Asian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70F4CC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272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C6D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04B3C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73501B4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2F9CE57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11C31F8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B6D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DF8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6F1994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44F234D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78F466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E8CF2E6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49B4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B6AA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C7C14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1B6D2AB7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0A1EA3" w14:textId="77777777" w:rsidR="00730F1A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</w:p>
          <w:p w14:paraId="3E461FA4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Hispanic-Latino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38BAE9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7387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CF894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09221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AF5E495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460C72F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A3485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3C6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AB6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98D37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73CB5C8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4F0C3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195270D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DB9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F13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B2F3B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6EEC8A9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4F168EA0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Native Hawaiian-Other Pacific Islander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6A6937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3BB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F7E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A4236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584BC15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194D59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D38FD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567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D6C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45BD8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04892F9D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305BE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418FF2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FC2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115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B7717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682001F5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DF448CB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3F995469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White</w:t>
            </w:r>
          </w:p>
          <w:p w14:paraId="7848109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B25A6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4B7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542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E60A24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0CB5D33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2EF8100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8B0E2A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619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7D5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F1E42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AFE26D6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C3590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3C144C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99E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005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81CF6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14314869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324D514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170F4B57" w14:textId="78BC9664" w:rsidR="00730F1A" w:rsidRPr="00531C3E" w:rsidRDefault="004A4636" w:rsidP="00730F1A">
            <w:pPr>
              <w:keepNext/>
              <w:outlineLv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Non-Hispanic </w:t>
            </w:r>
            <w:r w:rsidR="00730F1A">
              <w:rPr>
                <w:rFonts w:cs="Arial"/>
                <w:b/>
                <w:sz w:val="22"/>
                <w:szCs w:val="22"/>
              </w:rPr>
              <w:t>Multi-Ethnic</w:t>
            </w:r>
          </w:p>
          <w:p w14:paraId="40CA11BC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3173DED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  <w:r w:rsidRPr="00531C3E">
              <w:rPr>
                <w:rFonts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AF84C3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51A9C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5AB07B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30F1A" w:rsidRPr="00531C3E" w14:paraId="355B8E14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1B3A2EF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37E8CE8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  <w:r w:rsidRPr="00531C3E">
              <w:rPr>
                <w:rFonts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07134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3B853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A33193A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30F1A" w:rsidRPr="00531C3E" w14:paraId="2675513E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4665E19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634ADD7" w14:textId="77777777" w:rsidR="00730F1A" w:rsidRPr="00531C3E" w:rsidRDefault="00730F1A" w:rsidP="00730F1A"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DD2E5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90611A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E9E7FB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30F1A" w:rsidRPr="00531C3E" w14:paraId="7E4D5495" w14:textId="77777777" w:rsidTr="00730F1A">
        <w:trPr>
          <w:trHeight w:val="49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BA6ED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743A4A1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Not Reported</w:t>
            </w:r>
            <w:r w:rsidRPr="00531C3E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38A85F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2CE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DB5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9F23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2A2C6FAA" w14:textId="77777777" w:rsidTr="00730F1A">
        <w:trPr>
          <w:trHeight w:val="360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7B2D1F6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22DB1B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BFB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EFA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F8A70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5BD154F" w14:textId="77777777" w:rsidTr="00730F1A">
        <w:trPr>
          <w:trHeight w:val="360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C4A879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7FEA05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A74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D9A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3CE8D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1CAA8CD1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1E7610D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2482F209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TOTAL NUMBER (above rows only)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E8C1398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944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040B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50DFE8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30F1A" w:rsidRPr="00531C3E" w14:paraId="39898A6A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5E8F6F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557D8D8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6B24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550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770F0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90E3DE7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C8FE7E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7C1BD73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C7E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F50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D7275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8753D53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69B15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1BC4479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Subject to Americans with Disabilities Act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FA6908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2C3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87A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5802E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BD7EBC1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4BE835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C0EFC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887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36C4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CBC88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3E450298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7C44B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653F8E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F5F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D43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BDAA8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1FB5E59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8816878" w14:textId="77777777" w:rsidR="00730F1A" w:rsidRPr="009B5992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 w:rsidRPr="009B5992">
              <w:rPr>
                <w:rFonts w:cs="Arial"/>
                <w:b/>
                <w:sz w:val="22"/>
                <w:szCs w:val="22"/>
              </w:rPr>
              <w:t>Foreign Nationals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91A8F9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292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AF0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AFAFE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C411799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35F4FE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883285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F29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F96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8EB19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33C0CC3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83325B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3AD537" w14:textId="77777777" w:rsidR="00730F1A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82D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10B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14C0F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</w:tbl>
    <w:p w14:paraId="61C27BDD" w14:textId="77777777" w:rsidR="00FF4455" w:rsidRDefault="00991470">
      <w:del w:id="0" w:author="Reed, Elizabeth" w:date="2022-12-12T16:16:00Z">
        <w:r w:rsidRPr="00D80201" w:rsidDel="00A165CC">
          <w:rPr>
            <w:rFonts w:cs="Arial"/>
            <w:szCs w:val="24"/>
          </w:rPr>
          <w:br w:type="page"/>
        </w:r>
      </w:del>
    </w:p>
    <w:sectPr w:rsidR="00FF4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924E8" w14:textId="77777777" w:rsidR="002307B3" w:rsidRDefault="002307B3" w:rsidP="00991470">
      <w:r>
        <w:separator/>
      </w:r>
    </w:p>
  </w:endnote>
  <w:endnote w:type="continuationSeparator" w:id="0">
    <w:p w14:paraId="0F80E2CE" w14:textId="77777777" w:rsidR="002307B3" w:rsidRDefault="002307B3" w:rsidP="00991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67A6E" w14:textId="77777777" w:rsidR="002307B3" w:rsidRDefault="002307B3" w:rsidP="00991470">
      <w:r>
        <w:separator/>
      </w:r>
    </w:p>
  </w:footnote>
  <w:footnote w:type="continuationSeparator" w:id="0">
    <w:p w14:paraId="3B05A2FC" w14:textId="77777777" w:rsidR="002307B3" w:rsidRDefault="002307B3" w:rsidP="0099147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eed, Elizabeth">
    <w15:presenceInfo w15:providerId="AD" w15:userId="S::ejh@apa.org::37ac47ce-18a1-49f7-890b-d1f0b44fdf2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470"/>
    <w:rsid w:val="000844B5"/>
    <w:rsid w:val="0022544F"/>
    <w:rsid w:val="002307B3"/>
    <w:rsid w:val="0032739E"/>
    <w:rsid w:val="004A4636"/>
    <w:rsid w:val="00665B45"/>
    <w:rsid w:val="00730F1A"/>
    <w:rsid w:val="00991470"/>
    <w:rsid w:val="00A165CC"/>
    <w:rsid w:val="00AA11EF"/>
    <w:rsid w:val="00BA2C46"/>
    <w:rsid w:val="00C87C46"/>
    <w:rsid w:val="00CD7EE0"/>
    <w:rsid w:val="00CF5E1F"/>
    <w:rsid w:val="00D107F0"/>
    <w:rsid w:val="00D26E19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D95DD"/>
  <w15:chartTrackingRefBased/>
  <w15:docId w15:val="{DD5D0B29-1B68-4CF9-ABD1-4CC5A277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470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991470"/>
    <w:pPr>
      <w:keepNext/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91470"/>
    <w:pPr>
      <w:keepNext/>
      <w:tabs>
        <w:tab w:val="left" w:pos="-648"/>
        <w:tab w:val="left" w:pos="0"/>
        <w:tab w:val="left" w:pos="720"/>
        <w:tab w:val="left" w:pos="144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92"/>
        <w:tab w:val="left" w:pos="10080"/>
        <w:tab w:val="left" w:pos="10422"/>
        <w:tab w:val="left" w:pos="10800"/>
        <w:tab w:val="left" w:pos="11232"/>
        <w:tab w:val="left" w:pos="11520"/>
        <w:tab w:val="left" w:pos="12240"/>
        <w:tab w:val="left" w:pos="12960"/>
        <w:tab w:val="left" w:pos="13680"/>
      </w:tabs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91470"/>
    <w:pPr>
      <w:keepNext/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</w:tabs>
      <w:outlineLvl w:val="5"/>
    </w:pPr>
    <w:rPr>
      <w:rFonts w:ascii="Calibri" w:hAnsi="Calibr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9147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99147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991470"/>
    <w:rPr>
      <w:rFonts w:ascii="Calibri" w:eastAsia="Times New Roman" w:hAnsi="Calibri" w:cs="Times New Roman"/>
      <w:b/>
      <w:bCs/>
      <w:sz w:val="20"/>
      <w:szCs w:val="20"/>
    </w:rPr>
  </w:style>
  <w:style w:type="character" w:styleId="Hyperlink">
    <w:name w:val="Hyperlink"/>
    <w:unhideWhenUsed/>
    <w:rsid w:val="0099147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991470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91470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unhideWhenUsed/>
    <w:rsid w:val="00991470"/>
    <w:rPr>
      <w:vertAlign w:val="superscript"/>
    </w:rPr>
  </w:style>
  <w:style w:type="paragraph" w:styleId="BodyText">
    <w:name w:val="Body Text"/>
    <w:basedOn w:val="Normal"/>
    <w:link w:val="BodyTextChar"/>
    <w:unhideWhenUsed/>
    <w:rsid w:val="009914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1470"/>
    <w:rPr>
      <w:rFonts w:ascii="Arial" w:eastAsia="Times New Roman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7EE0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EE0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2739E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273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39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739E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3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39E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  <_dlc_DocId xmlns="5affb8d0-0090-4493-96b3-cb46977a3feb">F5DX7EUJWJFN-913901754-452443</_dlc_DocId>
    <_dlc_DocIdUrl xmlns="5affb8d0-0090-4493-96b3-cb46977a3feb">
      <Url>https://apa750.sharepoint.com/sites/AccredSharedFiles/_layouts/15/DocIdRedir.aspx?ID=F5DX7EUJWJFN-913901754-452443</Url>
      <Description>F5DX7EUJWJFN-913901754-452443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B0608B0-7810-4C8B-B632-C85401406DB4}"/>
</file>

<file path=customXml/itemProps2.xml><?xml version="1.0" encoding="utf-8"?>
<ds:datastoreItem xmlns:ds="http://schemas.openxmlformats.org/officeDocument/2006/customXml" ds:itemID="{7FC5D71E-502B-49B3-8B1E-04061544584F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3.xml><?xml version="1.0" encoding="utf-8"?>
<ds:datastoreItem xmlns:ds="http://schemas.openxmlformats.org/officeDocument/2006/customXml" ds:itemID="{61ED1D65-07FE-4D70-B283-F1844CF045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6BE0E2-E084-4BDD-9421-14CC67FAEB1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8</cp:revision>
  <dcterms:created xsi:type="dcterms:W3CDTF">2015-08-12T17:07:00Z</dcterms:created>
  <dcterms:modified xsi:type="dcterms:W3CDTF">2022-12-12T21:16:00Z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30082600</vt:r8>
  </property>
  <property fmtid="{D5CDD505-2E9C-101B-9397-08002B2CF9AE}" pid="4" name="_dlc_DocIdItemGuid">
    <vt:lpwstr>3eb5f209-80e8-40fb-83b8-ccab7e09c54b</vt:lpwstr>
  </property>
  <property fmtid="{D5CDD505-2E9C-101B-9397-08002B2CF9AE}" pid="5" name="MediaServiceImageTags">
    <vt:lpwstr/>
  </property>
</Properties>
</file>