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0159" w14:textId="77777777" w:rsidR="00991470" w:rsidRPr="00853A3A" w:rsidRDefault="00C87C46" w:rsidP="00991470">
      <w:pPr>
        <w:pStyle w:val="Heading5"/>
        <w:jc w:val="center"/>
        <w:rPr>
          <w:rFonts w:ascii="Arial" w:hAnsi="Arial" w:cs="Arial"/>
          <w:i w:val="0"/>
          <w:sz w:val="36"/>
          <w:szCs w:val="36"/>
        </w:rPr>
      </w:pPr>
      <w:r>
        <w:rPr>
          <w:rFonts w:ascii="Arial" w:hAnsi="Arial" w:cs="Arial"/>
          <w:i w:val="0"/>
          <w:sz w:val="36"/>
          <w:szCs w:val="36"/>
        </w:rPr>
        <w:t>Table 9</w:t>
      </w:r>
    </w:p>
    <w:p w14:paraId="28CD7F29" w14:textId="77777777" w:rsidR="00991470" w:rsidRPr="00F005F6" w:rsidRDefault="00991470" w:rsidP="00991470"/>
    <w:p w14:paraId="6E941AD6" w14:textId="1356A965" w:rsidR="00991470" w:rsidRDefault="00991470" w:rsidP="00991470">
      <w:pPr>
        <w:jc w:val="center"/>
        <w:rPr>
          <w:rFonts w:cs="Arial"/>
          <w:b/>
          <w:sz w:val="28"/>
          <w:szCs w:val="28"/>
          <w:u w:val="single"/>
        </w:rPr>
      </w:pPr>
      <w:r w:rsidRPr="008A41D3">
        <w:rPr>
          <w:rFonts w:cs="Arial"/>
          <w:b/>
          <w:sz w:val="28"/>
          <w:szCs w:val="28"/>
          <w:u w:val="single"/>
        </w:rPr>
        <w:t>Current Residency Supervisor Demographics</w:t>
      </w:r>
    </w:p>
    <w:p w14:paraId="7EAD54F0" w14:textId="77777777" w:rsidR="00D107F0" w:rsidRDefault="00D107F0" w:rsidP="00991470">
      <w:pPr>
        <w:jc w:val="center"/>
        <w:rPr>
          <w:rFonts w:cs="Arial"/>
          <w:b/>
          <w:sz w:val="28"/>
          <w:szCs w:val="28"/>
          <w:u w:val="single"/>
        </w:rPr>
      </w:pPr>
    </w:p>
    <w:p w14:paraId="585B6E11" w14:textId="77777777" w:rsidR="00D107F0" w:rsidRPr="0028435F" w:rsidRDefault="00D107F0" w:rsidP="00D107F0">
      <w:pPr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  <w:u w:val="single"/>
        </w:rPr>
        <w:t>Note</w:t>
      </w:r>
      <w:r>
        <w:rPr>
          <w:rFonts w:cs="Arial"/>
          <w:bCs/>
          <w:sz w:val="28"/>
          <w:szCs w:val="28"/>
        </w:rPr>
        <w:t xml:space="preserve">: </w:t>
      </w:r>
      <w:r w:rsidRPr="00B8067F">
        <w:rPr>
          <w:rFonts w:cs="Arial"/>
          <w:bCs/>
          <w:sz w:val="28"/>
          <w:szCs w:val="28"/>
        </w:rPr>
        <w:t>If programs w</w:t>
      </w:r>
      <w:r>
        <w:rPr>
          <w:rFonts w:cs="Arial"/>
          <w:bCs/>
          <w:sz w:val="28"/>
          <w:szCs w:val="28"/>
        </w:rPr>
        <w:t>ish</w:t>
      </w:r>
      <w:r w:rsidRPr="00B8067F">
        <w:rPr>
          <w:rFonts w:cs="Arial"/>
          <w:bCs/>
          <w:sz w:val="28"/>
          <w:szCs w:val="28"/>
        </w:rPr>
        <w:t xml:space="preserve"> to select multiple categories for one individual, please use footnotes/annotations to ensure </w:t>
      </w:r>
      <w:r>
        <w:rPr>
          <w:rFonts w:cs="Arial"/>
          <w:bCs/>
          <w:sz w:val="28"/>
          <w:szCs w:val="28"/>
        </w:rPr>
        <w:t xml:space="preserve">the </w:t>
      </w:r>
      <w:r w:rsidRPr="00B8067F">
        <w:rPr>
          <w:rFonts w:cs="Arial"/>
          <w:bCs/>
          <w:sz w:val="28"/>
          <w:szCs w:val="28"/>
        </w:rPr>
        <w:t xml:space="preserve">numbers of </w:t>
      </w:r>
      <w:r>
        <w:rPr>
          <w:rFonts w:cs="Arial"/>
          <w:bCs/>
          <w:sz w:val="28"/>
          <w:szCs w:val="28"/>
        </w:rPr>
        <w:t>supervisors/contributors</w:t>
      </w:r>
      <w:r w:rsidRPr="00B8067F">
        <w:rPr>
          <w:rFonts w:cs="Arial"/>
          <w:bCs/>
          <w:sz w:val="28"/>
          <w:szCs w:val="28"/>
        </w:rPr>
        <w:t xml:space="preserve"> are still clearly consistent across tables</w:t>
      </w:r>
      <w:r>
        <w:rPr>
          <w:rFonts w:cs="Arial"/>
          <w:bCs/>
          <w:sz w:val="28"/>
          <w:szCs w:val="28"/>
        </w:rPr>
        <w:t>.</w:t>
      </w:r>
    </w:p>
    <w:p w14:paraId="42D686DE" w14:textId="77777777" w:rsidR="00730F1A" w:rsidRDefault="00730F1A" w:rsidP="00991470">
      <w:pPr>
        <w:jc w:val="center"/>
        <w:rPr>
          <w:rFonts w:cs="Arial"/>
          <w:b/>
          <w:sz w:val="28"/>
          <w:szCs w:val="28"/>
          <w:u w:val="single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3970"/>
        <w:gridCol w:w="422"/>
        <w:gridCol w:w="1611"/>
        <w:gridCol w:w="2135"/>
        <w:gridCol w:w="1574"/>
      </w:tblGrid>
      <w:tr w:rsidR="00730F1A" w:rsidRPr="00531C3E" w14:paraId="33AA56B7" w14:textId="77777777" w:rsidTr="00730F1A">
        <w:trPr>
          <w:trHeight w:val="751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00C7B1" w14:textId="77777777" w:rsidR="00730F1A" w:rsidRPr="00531C3E" w:rsidRDefault="00730F1A" w:rsidP="00730F1A">
            <w:pPr>
              <w:rPr>
                <w:rFonts w:cs="Arial"/>
                <w:bCs/>
                <w:i/>
                <w:szCs w:val="22"/>
              </w:rPr>
            </w:pPr>
            <w:r w:rsidRPr="00531C3E">
              <w:rPr>
                <w:rFonts w:cs="Arial"/>
                <w:i/>
                <w:sz w:val="22"/>
                <w:szCs w:val="22"/>
              </w:rPr>
              <w:t xml:space="preserve">Number of </w:t>
            </w:r>
            <w:r>
              <w:rPr>
                <w:rFonts w:cs="Arial"/>
                <w:i/>
                <w:sz w:val="22"/>
                <w:szCs w:val="22"/>
              </w:rPr>
              <w:t>Current supervisors who identify themselves as: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7F9B15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15EB04" w14:textId="77777777" w:rsidR="00730F1A" w:rsidRPr="00531C3E" w:rsidRDefault="00730F1A" w:rsidP="00730F1A">
            <w:pPr>
              <w:ind w:left="12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Training Supervisors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E5D51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Other Agency/Institution Supervisors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2BB42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Other Contributors</w:t>
            </w:r>
          </w:p>
        </w:tc>
      </w:tr>
      <w:tr w:rsidR="00730F1A" w:rsidRPr="00531C3E" w14:paraId="1FE60067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CD86B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6FB60B5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proofErr w:type="gramStart"/>
            <w:r w:rsidRPr="00531C3E">
              <w:rPr>
                <w:rFonts w:cs="Arial"/>
                <w:b/>
                <w:sz w:val="22"/>
                <w:szCs w:val="22"/>
              </w:rPr>
              <w:t>African-American</w:t>
            </w:r>
            <w:proofErr w:type="gramEnd"/>
            <w:r w:rsidRPr="00531C3E">
              <w:rPr>
                <w:rFonts w:cs="Arial"/>
                <w:b/>
                <w:sz w:val="22"/>
                <w:szCs w:val="22"/>
              </w:rPr>
              <w:t>/Black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DD37C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E7C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1F5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9673D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BA86D48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5AA435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E624D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E5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7A0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76F52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DF0670A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752F65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A804D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89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004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EFC4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0CF2A90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ADB62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6532205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American Indian-Alaska Native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0F23C3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C33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B50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5C9E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2526DC1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6A09E0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DAF923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8CF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534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B8383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6F38D7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4946A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293238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50E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ACF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CF68C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A718234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86A24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400DA49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Asian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70F4C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272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C6D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04B3C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73501B4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F9CE57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1C31F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B6D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DF8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6F199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44F234D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8F466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8CF2E6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49B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6AA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7C14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B6D2AB7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0A1EA3" w14:textId="77777777" w:rsidR="00730F1A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</w:p>
          <w:p w14:paraId="3E461FA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Hispanic-Latino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38BAE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387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F89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09221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AF5E49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60C72F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A3485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3C6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AB6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8D37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73CB5C8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4F0C3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95270D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DB9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F13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B2F3B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6EEC8A9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F168EA0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Native Hawaiian-Other Pacific Islander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6A6937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3BB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F7E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A4236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584BC15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194D59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D38FD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567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D6C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45BD87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04892F9D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305BE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418FF2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FC2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115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7717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682001F5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F448CB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3F99546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White</w:t>
            </w:r>
          </w:p>
          <w:p w14:paraId="7848109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B25A6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4B7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542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E60A2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0CB5D33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EF8100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8B0E2A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619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7D5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1E42C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AFE26D6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C3590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3C144C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99E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005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81CF6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4314869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324D514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170F4B57" w14:textId="78BC9664" w:rsidR="00730F1A" w:rsidRPr="00531C3E" w:rsidRDefault="004A4636" w:rsidP="00730F1A">
            <w:pPr>
              <w:keepNext/>
              <w:outlineLv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Non-Hispanic </w:t>
            </w:r>
            <w:r w:rsidR="00730F1A">
              <w:rPr>
                <w:rFonts w:cs="Arial"/>
                <w:b/>
                <w:sz w:val="22"/>
                <w:szCs w:val="22"/>
              </w:rPr>
              <w:t>Multi-Ethnic</w:t>
            </w:r>
          </w:p>
          <w:p w14:paraId="40CA11BC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173DED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F84C3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51A9C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AB07B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355B8E14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1B3A2E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7E8CE8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  <w:r w:rsidRPr="00531C3E">
              <w:rPr>
                <w:rFonts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07134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3B853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33193A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2675513E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4665E1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34ADD7" w14:textId="77777777" w:rsidR="00730F1A" w:rsidRPr="00531C3E" w:rsidRDefault="00730F1A" w:rsidP="00730F1A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DD2E5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0611A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9E7FB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7E4D5495" w14:textId="77777777" w:rsidTr="00730F1A">
        <w:trPr>
          <w:trHeight w:val="49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BA6ED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743A4A1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Not Reported</w:t>
            </w:r>
            <w:r w:rsidRPr="00531C3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38A85F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2CE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DB5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9F23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2A2C6FAA" w14:textId="77777777" w:rsidTr="00730F1A">
        <w:trPr>
          <w:trHeight w:val="360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7B2D1F6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2DB1B2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BFB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EFA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F8A70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5BD154F" w14:textId="77777777" w:rsidTr="00730F1A">
        <w:trPr>
          <w:trHeight w:val="360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C4A87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7FEA05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A74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D9A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3CE8D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1CAA8CD1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1E7610D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2482F209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TOTAL NUMBER (above rows only)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E8C139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944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040B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50DFE8" w14:textId="77777777" w:rsidR="00730F1A" w:rsidRPr="00531C3E" w:rsidRDefault="00730F1A" w:rsidP="00730F1A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730F1A" w:rsidRPr="00531C3E" w14:paraId="39898A6A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5E8F6F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557D8D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B24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550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70F0E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90E3DE7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8FE7E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7C1BD73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C7E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F50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D7275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8753D53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69B15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</w:p>
          <w:p w14:paraId="1BC4479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Subject to Americans with Disabilities Act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FA6908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2C3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87A1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802E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BD7EBC1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4BE8353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C0EFC1" w14:textId="77777777" w:rsidR="00730F1A" w:rsidRPr="00531C3E" w:rsidRDefault="00730F1A" w:rsidP="00730F1A">
            <w:pPr>
              <w:rPr>
                <w:rFonts w:cs="Arial"/>
                <w:b/>
                <w:szCs w:val="22"/>
              </w:rPr>
            </w:pPr>
            <w:r w:rsidRPr="00531C3E"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887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36C4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BC88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3E450298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7C44B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653F8E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F5F6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D43A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DAA8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41FB5E59" w14:textId="77777777" w:rsidTr="00730F1A">
        <w:trPr>
          <w:trHeight w:val="438"/>
          <w:jc w:val="center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8816878" w14:textId="77777777" w:rsidR="00730F1A" w:rsidRPr="009B5992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 w:rsidRPr="009B5992">
              <w:rPr>
                <w:rFonts w:cs="Arial"/>
                <w:b/>
                <w:sz w:val="22"/>
                <w:szCs w:val="22"/>
              </w:rPr>
              <w:t>Foreign Nationals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91A8F9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292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AF0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AFAFE2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5C411799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35F4FE0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883285" w14:textId="77777777" w:rsidR="00730F1A" w:rsidRPr="00531C3E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F29B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F96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8EB19F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  <w:tr w:rsidR="00730F1A" w:rsidRPr="00531C3E" w14:paraId="733C0CC3" w14:textId="77777777" w:rsidTr="00730F1A">
        <w:trPr>
          <w:trHeight w:val="438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3325B8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3AD537" w14:textId="77777777" w:rsidR="00730F1A" w:rsidRDefault="00730F1A" w:rsidP="00730F1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82DD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10B5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14C0F9" w14:textId="77777777" w:rsidR="00730F1A" w:rsidRPr="00531C3E" w:rsidRDefault="00730F1A" w:rsidP="00730F1A">
            <w:pPr>
              <w:rPr>
                <w:rFonts w:cs="Arial"/>
                <w:szCs w:val="22"/>
              </w:rPr>
            </w:pPr>
          </w:p>
        </w:tc>
      </w:tr>
    </w:tbl>
    <w:p w14:paraId="61C27BDD" w14:textId="77777777" w:rsidR="00FF4455" w:rsidRDefault="00991470">
      <w:del w:id="0" w:author="Reed, Elizabeth" w:date="2022-12-12T16:16:00Z">
        <w:r w:rsidRPr="00D80201" w:rsidDel="00A165CC">
          <w:rPr>
            <w:rFonts w:cs="Arial"/>
            <w:szCs w:val="24"/>
          </w:rPr>
          <w:br w:type="page"/>
        </w:r>
      </w:del>
    </w:p>
    <w:sectPr w:rsidR="00FF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924E8" w14:textId="77777777" w:rsidR="002307B3" w:rsidRDefault="002307B3" w:rsidP="00991470">
      <w:r>
        <w:separator/>
      </w:r>
    </w:p>
  </w:endnote>
  <w:endnote w:type="continuationSeparator" w:id="0">
    <w:p w14:paraId="0F80E2CE" w14:textId="77777777" w:rsidR="002307B3" w:rsidRDefault="002307B3" w:rsidP="0099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67A6E" w14:textId="77777777" w:rsidR="002307B3" w:rsidRDefault="002307B3" w:rsidP="00991470">
      <w:r>
        <w:separator/>
      </w:r>
    </w:p>
  </w:footnote>
  <w:footnote w:type="continuationSeparator" w:id="0">
    <w:p w14:paraId="3B05A2FC" w14:textId="77777777" w:rsidR="002307B3" w:rsidRDefault="002307B3" w:rsidP="0099147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ed, Elizabeth">
    <w15:presenceInfo w15:providerId="AD" w15:userId="S::ejh@apa.org::37ac47ce-18a1-49f7-890b-d1f0b44fdf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70"/>
    <w:rsid w:val="000844B5"/>
    <w:rsid w:val="0022544F"/>
    <w:rsid w:val="002307B3"/>
    <w:rsid w:val="0032739E"/>
    <w:rsid w:val="004A4636"/>
    <w:rsid w:val="00665B45"/>
    <w:rsid w:val="00730F1A"/>
    <w:rsid w:val="00991470"/>
    <w:rsid w:val="00A165CC"/>
    <w:rsid w:val="00AA11EF"/>
    <w:rsid w:val="00BA2C46"/>
    <w:rsid w:val="00C87C46"/>
    <w:rsid w:val="00CD7EE0"/>
    <w:rsid w:val="00CF5E1F"/>
    <w:rsid w:val="00D107F0"/>
    <w:rsid w:val="00D26E19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D95DD"/>
  <w15:chartTrackingRefBased/>
  <w15:docId w15:val="{DD5D0B29-1B68-4CF9-ABD1-4CC5A277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470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991470"/>
    <w:pPr>
      <w:keepNext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91470"/>
    <w:pPr>
      <w:keepNext/>
      <w:tabs>
        <w:tab w:val="left" w:pos="-648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92"/>
        <w:tab w:val="left" w:pos="10080"/>
        <w:tab w:val="left" w:pos="10422"/>
        <w:tab w:val="left" w:pos="10800"/>
        <w:tab w:val="left" w:pos="11232"/>
        <w:tab w:val="left" w:pos="11520"/>
        <w:tab w:val="left" w:pos="12240"/>
        <w:tab w:val="left" w:pos="12960"/>
        <w:tab w:val="left" w:pos="13680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91470"/>
    <w:pPr>
      <w:keepNext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outlineLvl w:val="5"/>
    </w:pPr>
    <w:rPr>
      <w:rFonts w:ascii="Calibri" w:hAnsi="Calibr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9147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99147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91470"/>
    <w:rPr>
      <w:rFonts w:ascii="Calibri" w:eastAsia="Times New Roman" w:hAnsi="Calibri" w:cs="Times New Roman"/>
      <w:b/>
      <w:bCs/>
      <w:sz w:val="20"/>
      <w:szCs w:val="20"/>
    </w:rPr>
  </w:style>
  <w:style w:type="character" w:styleId="Hyperlink">
    <w:name w:val="Hyperlink"/>
    <w:unhideWhenUsed/>
    <w:rsid w:val="0099147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991470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91470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unhideWhenUsed/>
    <w:rsid w:val="00991470"/>
    <w:rPr>
      <w:vertAlign w:val="superscript"/>
    </w:rPr>
  </w:style>
  <w:style w:type="paragraph" w:styleId="BodyText">
    <w:name w:val="Body Text"/>
    <w:basedOn w:val="Normal"/>
    <w:link w:val="BodyTextChar"/>
    <w:unhideWhenUsed/>
    <w:rsid w:val="009914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1470"/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EE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EE0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2739E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27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39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39E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39E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77451EF1404448D76C24F74004C49" ma:contentTypeVersion="18" ma:contentTypeDescription="Create a new document." ma:contentTypeScope="" ma:versionID="026cf804db7c85f13199952da57e1044">
  <xsd:schema xmlns:xsd="http://www.w3.org/2001/XMLSchema" xmlns:xs="http://www.w3.org/2001/XMLSchema" xmlns:p="http://schemas.microsoft.com/office/2006/metadata/properties" xmlns:ns2="4c5d0ebb-b39d-4768-a258-a3c1e502a6ba" xmlns:ns3="ba45c0af-5ecc-4766-8b90-5761709afaf2" targetNamespace="http://schemas.microsoft.com/office/2006/metadata/properties" ma:root="true" ma:fieldsID="bb9b60a958e5098a8ae3579af46bd4dd" ns2:_="" ns3:_="">
    <xsd:import namespace="4c5d0ebb-b39d-4768-a258-a3c1e502a6ba"/>
    <xsd:import namespace="ba45c0af-5ecc-4766-8b90-5761709af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d0ebb-b39d-4768-a258-a3c1e502a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5c0af-5ecc-4766-8b90-5761709afaf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bb0d6c-9665-4d54-999e-7d07f6d18a8b}" ma:internalName="TaxCatchAll" ma:showField="CatchAllData" ma:web="ba45c0af-5ecc-4766-8b90-5761709af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5c0af-5ecc-4766-8b90-5761709afaf2" xsi:nil="true"/>
    <lcf76f155ced4ddcb4097134ff3c332f xmlns="4c5d0ebb-b39d-4768-a258-a3c1e502a6ba">
      <Terms xmlns="http://schemas.microsoft.com/office/infopath/2007/PartnerControls"/>
    </lcf76f155ced4ddcb4097134ff3c332f>
    <SharedWithUsers xmlns="ba45c0af-5ecc-4766-8b90-5761709afaf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381A76E-8A4E-4F4C-9B65-7558BC8AFF10}"/>
</file>

<file path=customXml/itemProps2.xml><?xml version="1.0" encoding="utf-8"?>
<ds:datastoreItem xmlns:ds="http://schemas.openxmlformats.org/officeDocument/2006/customXml" ds:itemID="{7FC5D71E-502B-49B3-8B1E-04061544584F}">
  <ds:schemaRefs>
    <ds:schemaRef ds:uri="http://schemas.microsoft.com/office/2006/metadata/properties"/>
    <ds:schemaRef ds:uri="http://schemas.microsoft.com/office/infopath/2007/PartnerControls"/>
    <ds:schemaRef ds:uri="5affb8d0-0090-4493-96b3-cb46977a3feb"/>
    <ds:schemaRef ds:uri="55672f4b-2e9f-40f1-8cf2-f2cb59f75baf"/>
  </ds:schemaRefs>
</ds:datastoreItem>
</file>

<file path=customXml/itemProps3.xml><?xml version="1.0" encoding="utf-8"?>
<ds:datastoreItem xmlns:ds="http://schemas.openxmlformats.org/officeDocument/2006/customXml" ds:itemID="{61ED1D65-07FE-4D70-B283-F1844CF045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6BE0E2-E084-4BDD-9421-14CC67FAEB1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Elizabeth</dc:creator>
  <cp:keywords/>
  <dc:description/>
  <cp:lastModifiedBy>Reed, Elizabeth</cp:lastModifiedBy>
  <cp:revision>8</cp:revision>
  <dcterms:created xsi:type="dcterms:W3CDTF">2015-08-12T17:07:00Z</dcterms:created>
  <dcterms:modified xsi:type="dcterms:W3CDTF">2022-12-12T21:16:00Z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0x01010009177451EF1404448D76C24F74004C49</vt:lpwstr>
  </property>
  <property fmtid="{D5CDD505-2E9C-101B-9397-08002B2CF9AE}" pid="3" name="Order">
    <vt:r8>30082600</vt:r8>
  </property>
  <property fmtid="{D5CDD505-2E9C-101B-9397-08002B2CF9AE}" pid="4" name="_dlc_DocIdItemGuid">
    <vt:lpwstr>7b1f17ee-30cd-4350-ae4c-62df20dd3cfa</vt:lpwstr>
  </property>
  <property fmtid="{D5CDD505-2E9C-101B-9397-08002B2CF9AE}" pid="5" name="MediaServiceImageTags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