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55107" w14:textId="77777777" w:rsidR="00991470" w:rsidRPr="00853A3A" w:rsidRDefault="00F11E83" w:rsidP="00991470">
      <w:pPr>
        <w:pStyle w:val="Heading5"/>
        <w:jc w:val="center"/>
        <w:rPr>
          <w:rFonts w:ascii="Arial" w:hAnsi="Arial" w:cs="Arial"/>
          <w:i w:val="0"/>
          <w:sz w:val="36"/>
          <w:szCs w:val="36"/>
        </w:rPr>
      </w:pPr>
      <w:r>
        <w:rPr>
          <w:rFonts w:ascii="Arial" w:hAnsi="Arial" w:cs="Arial"/>
          <w:i w:val="0"/>
          <w:sz w:val="36"/>
          <w:szCs w:val="36"/>
        </w:rPr>
        <w:t>Table 10</w:t>
      </w:r>
    </w:p>
    <w:p w14:paraId="0F024D51" w14:textId="77777777" w:rsidR="00991470" w:rsidRPr="00F005F6" w:rsidRDefault="00991470" w:rsidP="00991470"/>
    <w:p w14:paraId="665CD2BF" w14:textId="77777777" w:rsidR="00991470" w:rsidRDefault="00991470" w:rsidP="00991470">
      <w:pPr>
        <w:jc w:val="center"/>
        <w:rPr>
          <w:rFonts w:cs="Arial"/>
          <w:b/>
          <w:sz w:val="28"/>
          <w:szCs w:val="28"/>
          <w:u w:val="single"/>
        </w:rPr>
      </w:pPr>
      <w:r w:rsidRPr="008A41D3">
        <w:rPr>
          <w:rFonts w:cs="Arial"/>
          <w:b/>
          <w:sz w:val="28"/>
          <w:szCs w:val="28"/>
          <w:u w:val="single"/>
        </w:rPr>
        <w:t xml:space="preserve">Current </w:t>
      </w:r>
      <w:r w:rsidR="00637FA6">
        <w:rPr>
          <w:rFonts w:cs="Arial"/>
          <w:b/>
          <w:sz w:val="28"/>
          <w:szCs w:val="28"/>
          <w:u w:val="single"/>
        </w:rPr>
        <w:t>Training</w:t>
      </w:r>
      <w:r w:rsidRPr="008A41D3">
        <w:rPr>
          <w:rFonts w:cs="Arial"/>
          <w:b/>
          <w:sz w:val="28"/>
          <w:szCs w:val="28"/>
          <w:u w:val="single"/>
        </w:rPr>
        <w:t xml:space="preserve"> Supervisor Demographics</w:t>
      </w:r>
    </w:p>
    <w:p w14:paraId="120DDDAE" w14:textId="24188402" w:rsidR="00730F1A" w:rsidRDefault="00730F1A" w:rsidP="00991470">
      <w:pPr>
        <w:jc w:val="center"/>
        <w:rPr>
          <w:rFonts w:cs="Arial"/>
          <w:b/>
          <w:sz w:val="28"/>
          <w:szCs w:val="28"/>
          <w:u w:val="single"/>
        </w:rPr>
      </w:pPr>
    </w:p>
    <w:p w14:paraId="5B8CFB78" w14:textId="71083125" w:rsidR="00221325" w:rsidRPr="00951F13" w:rsidRDefault="00B8067F" w:rsidP="00951F13">
      <w:pPr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  <w:u w:val="single"/>
        </w:rPr>
        <w:t>Note</w:t>
      </w:r>
      <w:r>
        <w:rPr>
          <w:rFonts w:cs="Arial"/>
          <w:bCs/>
          <w:sz w:val="28"/>
          <w:szCs w:val="28"/>
        </w:rPr>
        <w:t xml:space="preserve">: </w:t>
      </w:r>
      <w:r w:rsidRPr="00B8067F">
        <w:rPr>
          <w:rFonts w:cs="Arial"/>
          <w:bCs/>
          <w:sz w:val="28"/>
          <w:szCs w:val="28"/>
        </w:rPr>
        <w:t>If programs w</w:t>
      </w:r>
      <w:r>
        <w:rPr>
          <w:rFonts w:cs="Arial"/>
          <w:bCs/>
          <w:sz w:val="28"/>
          <w:szCs w:val="28"/>
        </w:rPr>
        <w:t>ish</w:t>
      </w:r>
      <w:r w:rsidRPr="00B8067F">
        <w:rPr>
          <w:rFonts w:cs="Arial"/>
          <w:bCs/>
          <w:sz w:val="28"/>
          <w:szCs w:val="28"/>
        </w:rPr>
        <w:t xml:space="preserve"> to select multiple categories for one individual, please use footnotes/annotations to ensure </w:t>
      </w:r>
      <w:r w:rsidR="00E63C15">
        <w:rPr>
          <w:rFonts w:cs="Arial"/>
          <w:bCs/>
          <w:sz w:val="28"/>
          <w:szCs w:val="28"/>
        </w:rPr>
        <w:t xml:space="preserve">the </w:t>
      </w:r>
      <w:r w:rsidRPr="00B8067F">
        <w:rPr>
          <w:rFonts w:cs="Arial"/>
          <w:bCs/>
          <w:sz w:val="28"/>
          <w:szCs w:val="28"/>
        </w:rPr>
        <w:t xml:space="preserve">numbers of </w:t>
      </w:r>
      <w:r w:rsidR="00E63C15">
        <w:rPr>
          <w:rFonts w:cs="Arial"/>
          <w:bCs/>
          <w:sz w:val="28"/>
          <w:szCs w:val="28"/>
        </w:rPr>
        <w:t>supervisors/contributors</w:t>
      </w:r>
      <w:r w:rsidRPr="00B8067F">
        <w:rPr>
          <w:rFonts w:cs="Arial"/>
          <w:bCs/>
          <w:sz w:val="28"/>
          <w:szCs w:val="28"/>
        </w:rPr>
        <w:t xml:space="preserve"> are still clearly consistent across tables</w:t>
      </w:r>
      <w:r w:rsidR="00E63C15">
        <w:rPr>
          <w:rFonts w:cs="Arial"/>
          <w:bCs/>
          <w:sz w:val="28"/>
          <w:szCs w:val="28"/>
        </w:rPr>
        <w:t>.</w:t>
      </w:r>
    </w:p>
    <w:p w14:paraId="4744CD19" w14:textId="77777777" w:rsidR="00221325" w:rsidRDefault="00221325" w:rsidP="00991470">
      <w:pPr>
        <w:jc w:val="center"/>
        <w:rPr>
          <w:rFonts w:cs="Arial"/>
          <w:b/>
          <w:sz w:val="28"/>
          <w:szCs w:val="28"/>
          <w:u w:val="single"/>
        </w:rPr>
      </w:pPr>
    </w:p>
    <w:tbl>
      <w:tblPr>
        <w:tblW w:w="9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3970"/>
        <w:gridCol w:w="422"/>
        <w:gridCol w:w="1611"/>
        <w:gridCol w:w="2135"/>
        <w:gridCol w:w="1574"/>
      </w:tblGrid>
      <w:tr w:rsidR="00730F1A" w:rsidRPr="00531C3E" w14:paraId="7A892F81" w14:textId="77777777" w:rsidTr="00730F1A">
        <w:trPr>
          <w:trHeight w:val="751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8FE0C17" w14:textId="77777777" w:rsidR="00730F1A" w:rsidRPr="00531C3E" w:rsidRDefault="00730F1A" w:rsidP="00730F1A">
            <w:pPr>
              <w:rPr>
                <w:rFonts w:cs="Arial"/>
                <w:bCs/>
                <w:i/>
                <w:szCs w:val="22"/>
              </w:rPr>
            </w:pPr>
            <w:r w:rsidRPr="00531C3E">
              <w:rPr>
                <w:rFonts w:cs="Arial"/>
                <w:i/>
                <w:sz w:val="22"/>
                <w:szCs w:val="22"/>
              </w:rPr>
              <w:t xml:space="preserve">Number of </w:t>
            </w:r>
            <w:r>
              <w:rPr>
                <w:rFonts w:cs="Arial"/>
                <w:i/>
                <w:sz w:val="22"/>
                <w:szCs w:val="22"/>
              </w:rPr>
              <w:t>Current supervisors who identify themselves as: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522AAD2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DFFF350" w14:textId="77777777" w:rsidR="00730F1A" w:rsidRPr="00531C3E" w:rsidRDefault="00730F1A" w:rsidP="00730F1A">
            <w:pPr>
              <w:ind w:left="12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Training Supervisors</w:t>
            </w: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F26004D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Other Agency/Institution Supervisors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FE68BAC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Other Contributors</w:t>
            </w:r>
          </w:p>
        </w:tc>
      </w:tr>
      <w:tr w:rsidR="00730F1A" w:rsidRPr="00531C3E" w14:paraId="4BB01E09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BF068F6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  <w:p w14:paraId="50F7A45F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proofErr w:type="gramStart"/>
            <w:r w:rsidRPr="00531C3E">
              <w:rPr>
                <w:rFonts w:cs="Arial"/>
                <w:b/>
                <w:sz w:val="22"/>
                <w:szCs w:val="22"/>
              </w:rPr>
              <w:t>African-American</w:t>
            </w:r>
            <w:proofErr w:type="gramEnd"/>
            <w:r w:rsidRPr="00531C3E">
              <w:rPr>
                <w:rFonts w:cs="Arial"/>
                <w:b/>
                <w:sz w:val="22"/>
                <w:szCs w:val="22"/>
              </w:rPr>
              <w:t>/Black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769A5DB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C9821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EE18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9F1332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3F14BB62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3E7D13F0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F72C1C4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06567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FB27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B6061A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077CE3CB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9657154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B95C02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B747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16FB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155C26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13E26852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D3B88E2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  <w:p w14:paraId="4FFF3166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American Indian-Alaska Native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C16F418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EEE9E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5228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7B5E6E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5141D74F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6FC8DAC4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77D8E43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759F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FFFE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B39402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719F4299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5EDCF95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F4177D2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E9452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F053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8C4E29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5C56AD83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5CAE145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  <w:p w14:paraId="5330C6F1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Asian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14CF235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88E2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437B1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49693A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4CAC810E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044B537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8CD7350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DACA9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5BF1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618EB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2E23C3E8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0DFE4FC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860446D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E023C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87C5C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67909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7000623F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D1F7233" w14:textId="77777777" w:rsidR="00730F1A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</w:p>
          <w:p w14:paraId="2A6CDCFB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Hispanic-Latino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D66437B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7854C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1969E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FBF55B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50601215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59C601F2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C4592E2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0A62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29C33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7F4AAA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10D5CAFA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0A27D8F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4B786D4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C4F7A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1DAB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700E00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09B42875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74D89C67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Native Hawaiian-Other Pacific Islander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4F5157A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5BF1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1948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6CB6F7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74015BD5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5F80B46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79560C1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DB2B0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CFD53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7F4EDE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2BD02D36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32CFBA1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FBE3611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F747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7351C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5D569B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7FADF3FD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C632D3B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  <w:p w14:paraId="33CB2E9D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White</w:t>
            </w:r>
          </w:p>
          <w:p w14:paraId="14C81262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A75E8CE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114E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E1D0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30A16F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431D8A0F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4F763ADA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5BCA679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B2B4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FD6B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AEC08B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620467CB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F463B10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454B7F2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17E4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4370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E2F602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59599D08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E0EB202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  <w:p w14:paraId="74CFD9B4" w14:textId="7625846B" w:rsidR="00730F1A" w:rsidRPr="00531C3E" w:rsidRDefault="00730F1A" w:rsidP="00730F1A">
            <w:pPr>
              <w:keepNext/>
              <w:outlineLv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="007144A8">
              <w:rPr>
                <w:rFonts w:cs="Arial"/>
                <w:b/>
                <w:sz w:val="22"/>
                <w:szCs w:val="22"/>
              </w:rPr>
              <w:t xml:space="preserve">Non-Hispanic </w:t>
            </w:r>
            <w:r>
              <w:rPr>
                <w:rFonts w:cs="Arial"/>
                <w:b/>
                <w:sz w:val="22"/>
                <w:szCs w:val="22"/>
              </w:rPr>
              <w:t>Multi-Ethnic</w:t>
            </w:r>
          </w:p>
          <w:p w14:paraId="64DFCC91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8B7D261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  <w:r w:rsidRPr="00531C3E">
              <w:rPr>
                <w:rFonts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0ECF2C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2E8F3F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3A2992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730F1A" w:rsidRPr="00531C3E" w14:paraId="2ADAA301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DEA1153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7A779B0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  <w:r w:rsidRPr="00531C3E">
              <w:rPr>
                <w:rFonts w:cs="Arial"/>
                <w:b/>
                <w:bCs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F43B49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936485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8405AD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730F1A" w:rsidRPr="00531C3E" w14:paraId="2EE4B592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0AC193C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550CB4C" w14:textId="77777777" w:rsidR="00730F1A" w:rsidRPr="00531C3E" w:rsidRDefault="00730F1A" w:rsidP="00730F1A">
            <w:pPr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93D471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499E82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C52C88E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730F1A" w:rsidRPr="00531C3E" w14:paraId="452355BA" w14:textId="77777777" w:rsidTr="00730F1A">
        <w:trPr>
          <w:trHeight w:val="49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7166E8B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  <w:p w14:paraId="529B8F6E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Not Reported</w:t>
            </w:r>
            <w:r w:rsidRPr="00531C3E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4DA4CFF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8AAE7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138B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F95AF6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18858678" w14:textId="77777777" w:rsidTr="00730F1A">
        <w:trPr>
          <w:trHeight w:val="360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779C898C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B55BCEA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D3CFE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9A9E6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D7BD4A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570D739E" w14:textId="77777777" w:rsidTr="00730F1A">
        <w:trPr>
          <w:trHeight w:val="360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584611D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28E863A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401A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07E7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03F651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71657E44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A194758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  <w:p w14:paraId="76D2D7BA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TOTAL NUMBER (above rows only)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1AAF5D5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59836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336B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3A8DFA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730F1A" w:rsidRPr="00531C3E" w14:paraId="68536102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DA9FDB9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D778855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14D2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A45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336916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3DCFD7AC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1BD78D8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CD1DE9F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63FAB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6F0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10DBDF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597C475E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991BD45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  <w:p w14:paraId="1716ED77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Subject to Americans with Disabilities Act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5A0A932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7E17E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2820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A42069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3B8E118F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0FCAB838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F09F25D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3D890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7F30B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F3A1AC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58EC7D2D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4447F21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2CDE935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7664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28F86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290688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7E1D6B76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038B053D" w14:textId="77777777" w:rsidR="00730F1A" w:rsidRPr="009B5992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 w:rsidRPr="009B5992">
              <w:rPr>
                <w:rFonts w:cs="Arial"/>
                <w:b/>
                <w:sz w:val="22"/>
                <w:szCs w:val="22"/>
              </w:rPr>
              <w:t>Foreign Nationals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7549921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41A8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AC7C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3804D0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28C6F694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49B08E2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549FA16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CCE6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06228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8260C3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0C57737A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3EE4828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7530FCF" w14:textId="77777777" w:rsidR="00730F1A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339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0FD0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12691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</w:tbl>
    <w:p w14:paraId="11F5BF34" w14:textId="77777777" w:rsidR="00FF4455" w:rsidRDefault="00991470">
      <w:del w:id="0" w:author="Reed, Elizabeth" w:date="2022-02-10T15:03:00Z">
        <w:r w:rsidRPr="00D80201" w:rsidDel="007D76EB">
          <w:rPr>
            <w:rFonts w:cs="Arial"/>
            <w:szCs w:val="24"/>
          </w:rPr>
          <w:br w:type="page"/>
        </w:r>
      </w:del>
    </w:p>
    <w:sectPr w:rsidR="00FF44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E2CA1" w14:textId="77777777" w:rsidR="00681C27" w:rsidRDefault="00681C27" w:rsidP="00991470">
      <w:r>
        <w:separator/>
      </w:r>
    </w:p>
  </w:endnote>
  <w:endnote w:type="continuationSeparator" w:id="0">
    <w:p w14:paraId="0CA96BF4" w14:textId="77777777" w:rsidR="00681C27" w:rsidRDefault="00681C27" w:rsidP="00991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F9716" w14:textId="77777777" w:rsidR="00681C27" w:rsidRDefault="00681C27" w:rsidP="00991470">
      <w:r>
        <w:separator/>
      </w:r>
    </w:p>
  </w:footnote>
  <w:footnote w:type="continuationSeparator" w:id="0">
    <w:p w14:paraId="4E85B9F2" w14:textId="77777777" w:rsidR="00681C27" w:rsidRDefault="00681C27" w:rsidP="00991470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eed, Elizabeth">
    <w15:presenceInfo w15:providerId="AD" w15:userId="S::ejh@apa.org::37ac47ce-18a1-49f7-890b-d1f0b44fdf2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470"/>
    <w:rsid w:val="00215D69"/>
    <w:rsid w:val="00221325"/>
    <w:rsid w:val="00483274"/>
    <w:rsid w:val="00637FA6"/>
    <w:rsid w:val="00681C27"/>
    <w:rsid w:val="007144A8"/>
    <w:rsid w:val="00730F1A"/>
    <w:rsid w:val="007A392D"/>
    <w:rsid w:val="007D76EB"/>
    <w:rsid w:val="008F236B"/>
    <w:rsid w:val="00951F13"/>
    <w:rsid w:val="00991470"/>
    <w:rsid w:val="00B8067F"/>
    <w:rsid w:val="00B85F39"/>
    <w:rsid w:val="00BC077D"/>
    <w:rsid w:val="00BE2488"/>
    <w:rsid w:val="00D966BC"/>
    <w:rsid w:val="00DE5B57"/>
    <w:rsid w:val="00E63C15"/>
    <w:rsid w:val="00F11E83"/>
    <w:rsid w:val="00FF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ADF59"/>
  <w15:chartTrackingRefBased/>
  <w15:docId w15:val="{DD5D0B29-1B68-4CF9-ABD1-4CC5A2775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1470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991470"/>
    <w:pPr>
      <w:keepNext/>
      <w:tabs>
        <w:tab w:val="left" w:pos="-1080"/>
        <w:tab w:val="left" w:pos="-720"/>
        <w:tab w:val="left" w:pos="0"/>
        <w:tab w:val="left" w:pos="720"/>
        <w:tab w:val="left" w:pos="144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</w:tabs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91470"/>
    <w:pPr>
      <w:keepNext/>
      <w:tabs>
        <w:tab w:val="left" w:pos="-648"/>
        <w:tab w:val="left" w:pos="0"/>
        <w:tab w:val="left" w:pos="720"/>
        <w:tab w:val="left" w:pos="144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92"/>
        <w:tab w:val="left" w:pos="10080"/>
        <w:tab w:val="left" w:pos="10422"/>
        <w:tab w:val="left" w:pos="10800"/>
        <w:tab w:val="left" w:pos="11232"/>
        <w:tab w:val="left" w:pos="11520"/>
        <w:tab w:val="left" w:pos="12240"/>
        <w:tab w:val="left" w:pos="12960"/>
        <w:tab w:val="left" w:pos="13680"/>
      </w:tabs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91470"/>
    <w:pPr>
      <w:keepNext/>
      <w:tabs>
        <w:tab w:val="left" w:pos="-1080"/>
        <w:tab w:val="left" w:pos="-720"/>
        <w:tab w:val="left" w:pos="0"/>
        <w:tab w:val="left" w:pos="720"/>
        <w:tab w:val="left" w:pos="144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</w:tabs>
      <w:outlineLvl w:val="5"/>
    </w:pPr>
    <w:rPr>
      <w:rFonts w:ascii="Calibri" w:hAnsi="Calibr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9147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99147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991470"/>
    <w:rPr>
      <w:rFonts w:ascii="Calibri" w:eastAsia="Times New Roman" w:hAnsi="Calibri" w:cs="Times New Roman"/>
      <w:b/>
      <w:bCs/>
      <w:sz w:val="20"/>
      <w:szCs w:val="20"/>
    </w:rPr>
  </w:style>
  <w:style w:type="character" w:styleId="Hyperlink">
    <w:name w:val="Hyperlink"/>
    <w:unhideWhenUsed/>
    <w:rsid w:val="00991470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991470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91470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unhideWhenUsed/>
    <w:rsid w:val="00991470"/>
    <w:rPr>
      <w:vertAlign w:val="superscript"/>
    </w:rPr>
  </w:style>
  <w:style w:type="paragraph" w:styleId="BodyText">
    <w:name w:val="Body Text"/>
    <w:basedOn w:val="Normal"/>
    <w:link w:val="BodyTextChar"/>
    <w:unhideWhenUsed/>
    <w:rsid w:val="009914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91470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affb8d0-0090-4493-96b3-cb46977a3feb">F5DX7EUJWJFN-913901754-452427</_dlc_DocId>
    <_dlc_DocIdUrl xmlns="5affb8d0-0090-4493-96b3-cb46977a3feb">
      <Url>https://apa750.sharepoint.com/sites/AccredSharedFiles/_layouts/15/DocIdRedir.aspx?ID=F5DX7EUJWJFN-913901754-452427</Url>
      <Description>F5DX7EUJWJFN-913901754-452427</Description>
    </_dlc_DocIdUrl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C4FC6-2FE5-4AD3-9909-D787507440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446A0D-F5F6-4CA1-AA2D-906944FF9B4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FF82831-AEDD-44A0-9948-7A1F0D837FD8}"/>
</file>

<file path=customXml/itemProps4.xml><?xml version="1.0" encoding="utf-8"?>
<ds:datastoreItem xmlns:ds="http://schemas.openxmlformats.org/officeDocument/2006/customXml" ds:itemID="{AA6DB9F8-727E-4CDF-A4A5-15AB2EA8B5E3}">
  <ds:schemaRefs>
    <ds:schemaRef ds:uri="http://schemas.microsoft.com/office/2006/metadata/properties"/>
    <ds:schemaRef ds:uri="http://schemas.microsoft.com/office/infopath/2007/PartnerControls"/>
    <ds:schemaRef ds:uri="5affb8d0-0090-4493-96b3-cb46977a3feb"/>
  </ds:schemaRefs>
</ds:datastoreItem>
</file>

<file path=customXml/itemProps5.xml><?xml version="1.0" encoding="utf-8"?>
<ds:datastoreItem xmlns:ds="http://schemas.openxmlformats.org/officeDocument/2006/customXml" ds:itemID="{5B4F1238-662D-4792-AC4C-B87117F52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Elizabeth</dc:creator>
  <cp:keywords/>
  <dc:description/>
  <cp:lastModifiedBy>Reed, Elizabeth</cp:lastModifiedBy>
  <cp:revision>11</cp:revision>
  <dcterms:created xsi:type="dcterms:W3CDTF">2015-08-13T13:46:00Z</dcterms:created>
  <dcterms:modified xsi:type="dcterms:W3CDTF">2022-02-10T20:04:00Z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0x010100741AC67FDF420D4CA8AABFE494A25227</vt:lpwstr>
  </property>
  <property fmtid="{D5CDD505-2E9C-101B-9397-08002B2CF9AE}" pid="3" name="Order">
    <vt:r8>30081400</vt:r8>
  </property>
  <property fmtid="{D5CDD505-2E9C-101B-9397-08002B2CF9AE}" pid="4" name="_dlc_DocIdItemGuid">
    <vt:lpwstr>67c1e996-6ffc-4f7b-96f3-53a6f9ebf1cc</vt:lpwstr>
  </property>
  <property fmtid="{D5CDD505-2E9C-101B-9397-08002B2CF9AE}" pid="5" name="MediaServiceImageTags">
    <vt:lpwstr/>
  </property>
</Properties>
</file>