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D9A9" w14:textId="0F1D78D0" w:rsidR="002130DB" w:rsidRPr="00E20563" w:rsidRDefault="002130DB" w:rsidP="002D497A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E20563">
        <w:rPr>
          <w:rFonts w:asciiTheme="majorHAnsi" w:hAnsiTheme="majorHAnsi"/>
          <w:b/>
          <w:bCs/>
          <w:sz w:val="24"/>
          <w:szCs w:val="24"/>
        </w:rPr>
        <w:t>Standard III.A.2</w:t>
      </w:r>
    </w:p>
    <w:p w14:paraId="3D2D684E" w14:textId="77777777" w:rsidR="002130DB" w:rsidRDefault="002130DB" w:rsidP="002D497A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1E8DBB70" w14:textId="336203F3" w:rsidR="002D497A" w:rsidRPr="00907225" w:rsidRDefault="002D497A" w:rsidP="002D497A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 w:rsidR="009426FB"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 w:rsidR="009426FB">
        <w:rPr>
          <w:rFonts w:asciiTheme="majorHAnsi" w:hAnsiTheme="majorHAnsi"/>
          <w:b/>
          <w:bCs/>
          <w:sz w:val="24"/>
          <w:szCs w:val="24"/>
          <w:u w:val="single"/>
        </w:rPr>
        <w:t xml:space="preserve"> (Interns)</w:t>
      </w:r>
    </w:p>
    <w:p w14:paraId="3E5C7607" w14:textId="6C869097" w:rsidR="002D497A" w:rsidRPr="00907225" w:rsidRDefault="002D497A" w:rsidP="002D497A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>The table below identifies the information that</w:t>
      </w:r>
      <w:r w:rsidR="008430AD">
        <w:rPr>
          <w:rFonts w:asciiTheme="majorHAnsi" w:eastAsia="Times New Roman" w:hAnsiTheme="majorHAnsi" w:cs="Times New Roman"/>
          <w:sz w:val="22"/>
          <w:szCs w:val="22"/>
        </w:rPr>
        <w:t xml:space="preserve"> Internship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>regarding</w:t>
      </w:r>
      <w:r w:rsidR="00217307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217307"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 w:rsidR="00217307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217307"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</w:t>
      </w:r>
      <w:r w:rsidR="00217307">
        <w:rPr>
          <w:rFonts w:asciiTheme="majorHAnsi" w:eastAsia="Times New Roman" w:hAnsiTheme="majorHAnsi" w:cs="Times New Roman"/>
          <w:sz w:val="22"/>
          <w:szCs w:val="22"/>
        </w:rPr>
        <w:t>activities, approaches, and initiatives specific to interns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. </w:t>
      </w:r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Please provide bullet point strategies for each section (add additional bullet points, as needed). </w:t>
      </w:r>
      <w:del w:id="0" w:author="Senkfor, Matisse" w:date="2022-10-17T12:20:00Z">
        <w:r w:rsidR="00356014" w:rsidDel="004540EA">
          <w:rPr>
            <w:rFonts w:asciiTheme="majorHAnsi" w:eastAsia="Times New Roman" w:hAnsiTheme="majorHAnsi" w:cs="Times New Roman"/>
            <w:sz w:val="22"/>
            <w:szCs w:val="22"/>
          </w:rPr>
          <w:delText xml:space="preserve">Each </w:delText>
        </w:r>
      </w:del>
      <w:ins w:id="1" w:author="Senkfor, Matisse" w:date="2022-10-17T12:20:00Z">
        <w:r w:rsidR="004540EA">
          <w:rPr>
            <w:rFonts w:asciiTheme="majorHAnsi" w:eastAsia="Times New Roman" w:hAnsiTheme="majorHAnsi" w:cs="Times New Roman"/>
            <w:sz w:val="22"/>
            <w:szCs w:val="22"/>
          </w:rPr>
          <w:t>The recruitment efforts</w:t>
        </w:r>
        <w:r w:rsidR="004540EA">
          <w:rPr>
            <w:rFonts w:asciiTheme="majorHAnsi" w:eastAsia="Times New Roman" w:hAnsiTheme="majorHAnsi" w:cs="Times New Roman"/>
            <w:sz w:val="22"/>
            <w:szCs w:val="22"/>
          </w:rPr>
          <w:t xml:space="preserve"> </w:t>
        </w:r>
      </w:ins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="00356014"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</w:t>
      </w:r>
      <w:r w:rsidR="007157E0">
        <w:rPr>
          <w:rFonts w:asciiTheme="majorHAnsi" w:eastAsia="Times New Roman" w:hAnsiTheme="majorHAnsi" w:cs="Times New Roman"/>
          <w:sz w:val="22"/>
          <w:szCs w:val="22"/>
        </w:rPr>
        <w:t>19</w:t>
      </w:r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7157E0">
        <w:rPr>
          <w:rFonts w:asciiTheme="majorHAnsi" w:eastAsia="Times New Roman" w:hAnsiTheme="majorHAnsi" w:cs="Times New Roman"/>
          <w:sz w:val="22"/>
          <w:szCs w:val="22"/>
        </w:rPr>
        <w:t>I</w:t>
      </w:r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 for additional guidance.</w:t>
      </w:r>
    </w:p>
    <w:tbl>
      <w:tblPr>
        <w:tblW w:w="493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  <w:gridCol w:w="3194"/>
      </w:tblGrid>
      <w:tr w:rsidR="00A365E4" w:rsidRPr="00907225" w14:paraId="3C1CD5E4" w14:textId="77777777" w:rsidTr="005078E4">
        <w:trPr>
          <w:tblCellSpacing w:w="0" w:type="dxa"/>
        </w:trPr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BAACFF" w14:textId="1A832036" w:rsidR="00A365E4" w:rsidRPr="004A3E0E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B90F8" w14:textId="2708F1C1" w:rsidR="00A365E4" w:rsidRPr="004A3E0E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Examination 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Effectiveness of Recruitment Efforts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56E3B" w14:textId="585C0F5E" w:rsidR="00A365E4" w:rsidRPr="004A3E0E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2BC40" w14:textId="2B2517C5" w:rsidR="00A365E4" w:rsidRPr="004A3E0E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xamination of Effectiveness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*</w:t>
            </w:r>
          </w:p>
        </w:tc>
      </w:tr>
      <w:tr w:rsidR="00A365E4" w:rsidRPr="00907225" w14:paraId="05DAB26C" w14:textId="77777777" w:rsidTr="005078E4">
        <w:trPr>
          <w:tblCellSpacing w:w="0" w:type="dxa"/>
        </w:trPr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5E36F" w14:textId="77777777" w:rsidR="00A365E4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III.A.2</w:t>
            </w:r>
          </w:p>
          <w:p w14:paraId="328C4522" w14:textId="77777777" w:rsidR="00A365E4" w:rsidRDefault="00A365E4" w:rsidP="004A3E0E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17AE6955" w14:textId="09663F04" w:rsidR="00A365E4" w:rsidRPr="004A3E0E" w:rsidRDefault="00A365E4" w:rsidP="004A3E0E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1F3CC" w14:textId="77777777" w:rsidR="00A365E4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III.A.2</w:t>
            </w:r>
          </w:p>
          <w:p w14:paraId="1EC22784" w14:textId="77777777" w:rsidR="00A365E4" w:rsidRDefault="00A365E4" w:rsidP="004A3E0E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190BA29F" w14:textId="361D57E8" w:rsidR="00A365E4" w:rsidRPr="004A3E0E" w:rsidRDefault="00A365E4" w:rsidP="004A3E0E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6E6A5ED6" w14:textId="7C243955" w:rsidR="00A365E4" w:rsidRPr="00907225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N/A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01C536F9" w14:textId="44658721" w:rsidR="00A365E4" w:rsidRPr="00907225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N/A</w:t>
            </w:r>
          </w:p>
        </w:tc>
      </w:tr>
    </w:tbl>
    <w:p w14:paraId="02761137" w14:textId="4BBE036C" w:rsidR="00A44444" w:rsidRDefault="00A44444"/>
    <w:p w14:paraId="53961A27" w14:textId="407634CB" w:rsidR="00D02324" w:rsidRDefault="00D02324"/>
    <w:p w14:paraId="1046F3F5" w14:textId="4F4AD466" w:rsidR="00D02324" w:rsidRPr="00907225" w:rsidRDefault="00D02324" w:rsidP="00D02324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i/>
          <w:iCs/>
          <w:sz w:val="22"/>
          <w:szCs w:val="22"/>
        </w:rPr>
        <w:t>*</w:t>
      </w:r>
      <w:r w:rsidR="00A365E4">
        <w:rPr>
          <w:rFonts w:asciiTheme="majorHAnsi" w:eastAsia="Times New Roman" w:hAnsiTheme="majorHAnsi" w:cs="Times New Roman"/>
          <w:i/>
          <w:iCs/>
          <w:sz w:val="22"/>
          <w:szCs w:val="22"/>
        </w:rPr>
        <w:t>Intern</w:t>
      </w:r>
      <w:r w:rsidRPr="00907225">
        <w:rPr>
          <w:rFonts w:asciiTheme="majorHAnsi" w:eastAsia="Times New Roman" w:hAnsiTheme="majorHAnsi" w:cs="Times New Roman"/>
          <w:i/>
          <w:iCs/>
          <w:sz w:val="22"/>
          <w:szCs w:val="22"/>
        </w:rPr>
        <w:t xml:space="preserve"> retention strategies are not required.</w:t>
      </w:r>
    </w:p>
    <w:p w14:paraId="11D4156F" w14:textId="77777777" w:rsidR="00D02324" w:rsidRDefault="00D02324"/>
    <w:sectPr w:rsidR="00D02324" w:rsidSect="008411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A57"/>
    <w:multiLevelType w:val="hybridMultilevel"/>
    <w:tmpl w:val="6F00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14636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nkfor, Matisse">
    <w15:presenceInfo w15:providerId="AD" w15:userId="S::mcs@apa.org::9148a4e6-db95-4dcd-8cba-8e759bb0c3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7A"/>
    <w:rsid w:val="001133E8"/>
    <w:rsid w:val="002130DB"/>
    <w:rsid w:val="00217307"/>
    <w:rsid w:val="002D497A"/>
    <w:rsid w:val="00356014"/>
    <w:rsid w:val="004540EA"/>
    <w:rsid w:val="004814C0"/>
    <w:rsid w:val="004A3E0E"/>
    <w:rsid w:val="005078E4"/>
    <w:rsid w:val="00573102"/>
    <w:rsid w:val="00702A41"/>
    <w:rsid w:val="007157E0"/>
    <w:rsid w:val="00841152"/>
    <w:rsid w:val="008430AD"/>
    <w:rsid w:val="009426FB"/>
    <w:rsid w:val="00A365E4"/>
    <w:rsid w:val="00A44444"/>
    <w:rsid w:val="00C1210F"/>
    <w:rsid w:val="00C16053"/>
    <w:rsid w:val="00D02324"/>
    <w:rsid w:val="00D518B5"/>
    <w:rsid w:val="00E20563"/>
    <w:rsid w:val="00EC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AF26A"/>
  <w15:chartTrackingRefBased/>
  <w15:docId w15:val="{F14849E3-1835-4A69-8A33-71A08D7F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97A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E0E"/>
    <w:pPr>
      <w:ind w:left="720"/>
      <w:contextualSpacing/>
    </w:pPr>
  </w:style>
  <w:style w:type="paragraph" w:styleId="Revision">
    <w:name w:val="Revision"/>
    <w:hidden/>
    <w:uiPriority w:val="99"/>
    <w:semiHidden/>
    <w:rsid w:val="004540EA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affb8d0-0090-4493-96b3-cb46977a3feb">
      <UserInfo>
        <DisplayName/>
        <AccountId xsi:nil="true"/>
        <AccountType/>
      </UserInfo>
    </SharedWithUsers>
    <_dlc_DocId xmlns="5affb8d0-0090-4493-96b3-cb46977a3feb">F5DX7EUJWJFN-913901754-452420</_dlc_DocId>
    <_dlc_DocIdUrl xmlns="5affb8d0-0090-4493-96b3-cb46977a3feb">
      <Url>https://apa750.sharepoint.com/sites/AccredSharedFiles/_layouts/15/DocIdRedir.aspx?ID=F5DX7EUJWJFN-913901754-452420</Url>
      <Description>F5DX7EUJWJFN-913901754-452420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7CF469-CFFA-4CE6-B4DA-E6CB2E0339F2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2.xml><?xml version="1.0" encoding="utf-8"?>
<ds:datastoreItem xmlns:ds="http://schemas.openxmlformats.org/officeDocument/2006/customXml" ds:itemID="{C5530DA8-65B1-4885-A706-F4A0943AB6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C36BC-E170-4249-8F13-887BCECAD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F09A1B-AE12-4A65-BB83-4EB9C0C944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Senkfor, Matisse</cp:lastModifiedBy>
  <cp:revision>7</cp:revision>
  <dcterms:created xsi:type="dcterms:W3CDTF">2021-11-17T16:47:00Z</dcterms:created>
  <dcterms:modified xsi:type="dcterms:W3CDTF">2022-10-17T16:20:00Z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1336100</vt:r8>
  </property>
  <property fmtid="{D5CDD505-2E9C-101B-9397-08002B2CF9AE}" pid="4" name="ComplianceAssetId">
    <vt:lpwstr/>
  </property>
  <property fmtid="{D5CDD505-2E9C-101B-9397-08002B2CF9AE}" pid="5" name="_dlc_DocIdItemGuid">
    <vt:lpwstr>d5928d43-dc63-4660-b3fe-855a3bbeee6f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