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D9A9" w14:textId="0F1D78D0" w:rsidR="002130DB" w:rsidRPr="00E20563" w:rsidRDefault="002130DB" w:rsidP="002D497A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>Standard III.A.2</w:t>
      </w:r>
    </w:p>
    <w:p w14:paraId="3D2D684E" w14:textId="77777777" w:rsidR="002130DB" w:rsidRDefault="002130DB" w:rsidP="002D497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1E8DBB70" w14:textId="336203F3" w:rsidR="002D497A" w:rsidRPr="00907225" w:rsidRDefault="002D497A" w:rsidP="002D497A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 w:rsidR="009426FB"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 w:rsidR="009426FB">
        <w:rPr>
          <w:rFonts w:asciiTheme="majorHAnsi" w:hAnsiTheme="majorHAnsi"/>
          <w:b/>
          <w:bCs/>
          <w:sz w:val="24"/>
          <w:szCs w:val="24"/>
          <w:u w:val="single"/>
        </w:rPr>
        <w:t xml:space="preserve"> (Interns)</w:t>
      </w:r>
    </w:p>
    <w:p w14:paraId="3E5C7607" w14:textId="6C869097" w:rsidR="002D497A" w:rsidRPr="00907225" w:rsidRDefault="002D497A" w:rsidP="002D497A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 w:rsidR="008430AD">
        <w:rPr>
          <w:rFonts w:asciiTheme="majorHAnsi" w:eastAsia="Times New Roman" w:hAnsiTheme="majorHAnsi" w:cs="Times New Roman"/>
          <w:sz w:val="22"/>
          <w:szCs w:val="22"/>
        </w:rPr>
        <w:t xml:space="preserve"> Internship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>regarding</w:t>
      </w:r>
      <w:r w:rsidR="00217307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217307"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 w:rsidR="00217307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217307"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 w:rsidR="00217307">
        <w:rPr>
          <w:rFonts w:asciiTheme="majorHAnsi" w:eastAsia="Times New Roman" w:hAnsiTheme="majorHAnsi" w:cs="Times New Roman"/>
          <w:sz w:val="22"/>
          <w:szCs w:val="22"/>
        </w:rPr>
        <w:t>activities, approaches, and initiatives specific to interns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. 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Please provide bullet point strategies for each section (add additional bullet points, as needed). </w:t>
      </w:r>
      <w:del w:id="0" w:author="Senkfor, Matisse" w:date="2022-10-17T12:20:00Z">
        <w:r w:rsidR="00356014" w:rsidDel="004540EA">
          <w:rPr>
            <w:rFonts w:asciiTheme="majorHAnsi" w:eastAsia="Times New Roman" w:hAnsiTheme="majorHAnsi" w:cs="Times New Roman"/>
            <w:sz w:val="22"/>
            <w:szCs w:val="22"/>
          </w:rPr>
          <w:delText xml:space="preserve">Each </w:delText>
        </w:r>
      </w:del>
      <w:ins w:id="1" w:author="Senkfor, Matisse" w:date="2022-10-17T12:20:00Z">
        <w:r w:rsidR="004540EA">
          <w:rPr>
            <w:rFonts w:asciiTheme="majorHAnsi" w:eastAsia="Times New Roman" w:hAnsiTheme="majorHAnsi" w:cs="Times New Roman"/>
            <w:sz w:val="22"/>
            <w:szCs w:val="22"/>
          </w:rPr>
          <w:t>The recruitment efforts</w:t>
        </w:r>
        <w:r w:rsidR="004540EA">
          <w:rPr>
            <w:rFonts w:asciiTheme="majorHAnsi" w:eastAsia="Times New Roman" w:hAnsiTheme="majorHAnsi" w:cs="Times New Roman"/>
            <w:sz w:val="22"/>
            <w:szCs w:val="22"/>
          </w:rPr>
          <w:t xml:space="preserve"> </w:t>
        </w:r>
      </w:ins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="00356014"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</w:t>
      </w:r>
      <w:r w:rsidR="007157E0">
        <w:rPr>
          <w:rFonts w:asciiTheme="majorHAnsi" w:eastAsia="Times New Roman" w:hAnsiTheme="majorHAnsi" w:cs="Times New Roman"/>
          <w:sz w:val="22"/>
          <w:szCs w:val="22"/>
        </w:rPr>
        <w:t>19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="007157E0">
        <w:rPr>
          <w:rFonts w:asciiTheme="majorHAnsi" w:eastAsia="Times New Roman" w:hAnsiTheme="majorHAnsi" w:cs="Times New Roman"/>
          <w:sz w:val="22"/>
          <w:szCs w:val="22"/>
        </w:rPr>
        <w:t>I</w:t>
      </w:r>
      <w:r w:rsidR="00356014">
        <w:rPr>
          <w:rFonts w:asciiTheme="majorHAnsi" w:eastAsia="Times New Roman" w:hAnsiTheme="majorHAnsi" w:cs="Times New Roman"/>
          <w:sz w:val="22"/>
          <w:szCs w:val="22"/>
        </w:rPr>
        <w:t xml:space="preserve"> for additional guidance.</w:t>
      </w:r>
    </w:p>
    <w:tbl>
      <w:tblPr>
        <w:tblW w:w="493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  <w:gridCol w:w="3194"/>
      </w:tblGrid>
      <w:tr w:rsidR="00A365E4" w:rsidRPr="00907225" w14:paraId="3C1CD5E4" w14:textId="77777777" w:rsidTr="005078E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BAACFF" w14:textId="1A832036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B90F8" w14:textId="2708F1C1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56E3B" w14:textId="585C0F5E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2BC40" w14:textId="2B2517C5" w:rsidR="00A365E4" w:rsidRPr="004A3E0E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A365E4" w:rsidRPr="00907225" w14:paraId="05DAB26C" w14:textId="77777777" w:rsidTr="005078E4">
        <w:trPr>
          <w:tblCellSpacing w:w="0" w:type="dxa"/>
        </w:trPr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5E36F" w14:textId="77777777" w:rsidR="00A365E4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III.A.2</w:t>
            </w:r>
          </w:p>
          <w:p w14:paraId="328C4522" w14:textId="77777777" w:rsidR="00A365E4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7AE6955" w14:textId="09663F04" w:rsidR="00A365E4" w:rsidRPr="004A3E0E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1F3CC" w14:textId="77777777" w:rsidR="00A365E4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III.A.2</w:t>
            </w:r>
          </w:p>
          <w:p w14:paraId="1EC22784" w14:textId="77777777" w:rsidR="00A365E4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90BA29F" w14:textId="361D57E8" w:rsidR="00A365E4" w:rsidRPr="004A3E0E" w:rsidRDefault="00A365E4" w:rsidP="004A3E0E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6E6A5ED6" w14:textId="7C243955" w:rsidR="00A365E4" w:rsidRPr="00907225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hideMark/>
          </w:tcPr>
          <w:p w14:paraId="01C536F9" w14:textId="44658721" w:rsidR="00A365E4" w:rsidRPr="00907225" w:rsidRDefault="00A365E4" w:rsidP="00F0115C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N/A</w:t>
            </w:r>
          </w:p>
        </w:tc>
      </w:tr>
    </w:tbl>
    <w:p w14:paraId="02761137" w14:textId="4BBE036C" w:rsidR="00A44444" w:rsidRDefault="00A44444"/>
    <w:p w14:paraId="53961A27" w14:textId="407634CB" w:rsidR="00D02324" w:rsidRDefault="00D02324"/>
    <w:p w14:paraId="1046F3F5" w14:textId="4F4AD466" w:rsidR="00D02324" w:rsidRPr="00907225" w:rsidRDefault="00D02324" w:rsidP="00D02324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>*</w:t>
      </w:r>
      <w:r w:rsidR="00A365E4">
        <w:rPr>
          <w:rFonts w:asciiTheme="majorHAnsi" w:eastAsia="Times New Roman" w:hAnsiTheme="majorHAnsi" w:cs="Times New Roman"/>
          <w:i/>
          <w:iCs/>
          <w:sz w:val="22"/>
          <w:szCs w:val="22"/>
        </w:rPr>
        <w:t>Intern</w:t>
      </w:r>
      <w:r w:rsidRPr="00907225">
        <w:rPr>
          <w:rFonts w:asciiTheme="majorHAnsi" w:eastAsia="Times New Roman" w:hAnsiTheme="majorHAnsi" w:cs="Times New Roman"/>
          <w:i/>
          <w:iCs/>
          <w:sz w:val="22"/>
          <w:szCs w:val="22"/>
        </w:rPr>
        <w:t xml:space="preserve"> retention strategies are not required.</w:t>
      </w:r>
    </w:p>
    <w:p w14:paraId="11D4156F" w14:textId="77777777" w:rsidR="00D02324" w:rsidRDefault="00D02324"/>
    <w:sectPr w:rsidR="00D02324" w:rsidSect="008411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14636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nkfor, Matisse">
    <w15:presenceInfo w15:providerId="AD" w15:userId="S::mcs@apa.org::9148a4e6-db95-4dcd-8cba-8e759bb0c3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7A"/>
    <w:rsid w:val="001133E8"/>
    <w:rsid w:val="002130DB"/>
    <w:rsid w:val="00217307"/>
    <w:rsid w:val="002D497A"/>
    <w:rsid w:val="00356014"/>
    <w:rsid w:val="004540EA"/>
    <w:rsid w:val="004814C0"/>
    <w:rsid w:val="004A3E0E"/>
    <w:rsid w:val="005078E4"/>
    <w:rsid w:val="00573102"/>
    <w:rsid w:val="00702A41"/>
    <w:rsid w:val="007157E0"/>
    <w:rsid w:val="00841152"/>
    <w:rsid w:val="008430AD"/>
    <w:rsid w:val="009426FB"/>
    <w:rsid w:val="00A365E4"/>
    <w:rsid w:val="00A44444"/>
    <w:rsid w:val="00C1210F"/>
    <w:rsid w:val="00C16053"/>
    <w:rsid w:val="00D02324"/>
    <w:rsid w:val="00D518B5"/>
    <w:rsid w:val="00E20563"/>
    <w:rsid w:val="00EC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AF26A"/>
  <w15:chartTrackingRefBased/>
  <w15:docId w15:val="{F14849E3-1835-4A69-8A33-71A08D7F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97A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E0E"/>
    <w:pPr>
      <w:ind w:left="720"/>
      <w:contextualSpacing/>
    </w:pPr>
  </w:style>
  <w:style w:type="paragraph" w:styleId="Revision">
    <w:name w:val="Revision"/>
    <w:hidden/>
    <w:uiPriority w:val="99"/>
    <w:semiHidden/>
    <w:rsid w:val="004540EA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microsoft.com/office/2011/relationships/people" Target="people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a45c0af-5ecc-4766-8b90-5761709afaf2">
      <UserInfo>
        <DisplayName/>
        <AccountId xsi:nil="true"/>
        <AccountType/>
      </UserInfo>
    </SharedWithUsers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7CF469-CFFA-4CE6-B4DA-E6CB2E0339F2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2.xml><?xml version="1.0" encoding="utf-8"?>
<ds:datastoreItem xmlns:ds="http://schemas.openxmlformats.org/officeDocument/2006/customXml" ds:itemID="{C5530DA8-65B1-4885-A706-F4A0943AB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9E348-E708-440E-8437-6094957738FC}"/>
</file>

<file path=customXml/itemProps4.xml><?xml version="1.0" encoding="utf-8"?>
<ds:datastoreItem xmlns:ds="http://schemas.openxmlformats.org/officeDocument/2006/customXml" ds:itemID="{9ADA5E24-71D4-471C-A56C-7F93D0CDAA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Senkfor, Matisse</cp:lastModifiedBy>
  <cp:revision>7</cp:revision>
  <dcterms:created xsi:type="dcterms:W3CDTF">2021-11-17T16:47:00Z</dcterms:created>
  <dcterms:modified xsi:type="dcterms:W3CDTF">2022-10-17T16:20:00Z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1336100</vt:r8>
  </property>
  <property fmtid="{D5CDD505-2E9C-101B-9397-08002B2CF9AE}" pid="4" name="ComplianceAssetId">
    <vt:lpwstr/>
  </property>
  <property fmtid="{D5CDD505-2E9C-101B-9397-08002B2CF9AE}" pid="5" name="_dlc_DocIdItemGuid">
    <vt:lpwstr>51523edf-cd00-4d9a-936a-1f6415786eb7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